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C8437FE" w:rsidR="00174F58" w:rsidRPr="009461D6" w:rsidRDefault="000C3BAA" w:rsidP="000C3BA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4"/>
        </w:rPr>
      </w:pPr>
      <w:r>
        <w:rPr>
          <w:rFonts w:ascii="Times New Roman" w:hAnsi="Times New Roman"/>
          <w:bCs/>
          <w:i/>
          <w:sz w:val="20"/>
          <w:szCs w:val="20"/>
        </w:rPr>
        <w:t>Príloha č. 33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r w:rsidRPr="009461D6">
        <w:rPr>
          <w:rFonts w:asciiTheme="minorHAnsi" w:hAnsiTheme="minorHAnsi" w:cstheme="minorHAnsi"/>
          <w:b/>
          <w:sz w:val="24"/>
        </w:rPr>
        <w:t>Rizikové indikátory k možným porušeniam zákona o ochrane hospodárskej súťaže</w:t>
      </w:r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 xml:space="preserve"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Pokiaľ určitý rizikový indikátor sám o sebe znamená porušenie ZVO, nepotvrdenie skutočnosti o porušení hospodárskej súťaže nemá vplyv na konštatovanie o porušení ZVO. Tento zoznam nie je vyčerpávajúcim súhrnom všetkých rizikových situácií.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Odporúčame prijímateľovi resp. osobám, ktoré poveril výkonom VO a tiež členom komisie oboznámiť sa s rizikovými indikátormi</w:t>
      </w:r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r w:rsidR="00C262EC" w:rsidRPr="00DF248B">
        <w:rPr>
          <w:rFonts w:asciiTheme="minorHAnsi" w:hAnsiTheme="minorHAnsi" w:cstheme="minorHAnsi"/>
          <w:bCs/>
          <w:sz w:val="22"/>
        </w:rPr>
        <w:t xml:space="preserve">t.j. zaoberať sa nimi pri výkone ďalších úkonov </w:t>
      </w:r>
      <w:r w:rsidRPr="00DF248B">
        <w:rPr>
          <w:rFonts w:asciiTheme="minorHAnsi" w:hAnsiTheme="minorHAnsi" w:cstheme="minorHAnsi"/>
          <w:sz w:val="22"/>
        </w:rPr>
        <w:t xml:space="preserve">s ohľadom na dostatočné využitie tejto vedomosti.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Upozorňujeme prijímateľa, že potvrdenie porušenia zákona o ochrane hospodárskej súťaže môže predstavovať prekážku v ďalšom spolufinancovaní predmetného verejného obstarávania zo strany poskytovateľa.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DF248B">
        <w:rPr>
          <w:rFonts w:asciiTheme="minorHAnsi" w:hAnsiTheme="minorHAnsi" w:cstheme="minorHAnsi"/>
          <w:sz w:val="22"/>
        </w:rPr>
        <w:t>Zoznam rizikových indikátorov: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6"/>
        <w:gridCol w:w="4252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Názov rizikového indikátora</w:t>
            </w:r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Popis rizikového indikátora</w:t>
            </w:r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Rotácia úspešných uchádzačov podľa regiónu, typu služby, tovaru alebo práce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Zloženie uchádzačov, ktorí predložili ponuku, je pri viacerých súťažiach takmer rovnaké, pričom ako úspešný je vyhodnotený vždy iný uchádzač, a to v závislosti od regiónu, alebo typu služby, tovaru  alebo práce alebo podľa typu zákazníkov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Neúspešný uchádzač je zazmluvnený úspešným uchádzačom ako subdodávateľ</w:t>
            </w:r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Pri kontrole RO zistí skutočnosť, že s uchádzačom, ktorý bol v súťaži vyhodnotený ako neúspešný, uzavrel úspešný uchádzač v rámci plnenia predmetnej zákazky subdodávateľskú zmluvu.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Medzi uchádzačmi je majetkové alebo osobné prepojenie</w:t>
            </w:r>
          </w:p>
        </w:tc>
        <w:tc>
          <w:tcPr>
            <w:tcW w:w="4278" w:type="dxa"/>
          </w:tcPr>
          <w:p w14:paraId="127A5A84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Medzi úspešným uchádzačom a iným uchádzačom je majetkové alebo osobné prepojenie (napr. štatutár úspešného uchádzača a štatutár neúspešného uchádzača sú spoločne štatutárnymi zástupcami aj v inom subjekte (ktorý mohol alebo aj nemusel predložiť ponuku).</w:t>
            </w:r>
          </w:p>
          <w:p w14:paraId="6E2E7DE9" w14:textId="5AD1EF4E" w:rsidR="002A26C5" w:rsidRPr="00DF248B" w:rsidRDefault="002A26C5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ins w:id="1" w:author="Milan Matovič" w:date="2020-05-13T11:04:00Z">
              <w:r w:rsidRPr="002A26C5">
                <w:rPr>
                  <w:rFonts w:cs="Arial"/>
                  <w:bCs/>
                  <w:sz w:val="20"/>
                  <w:szCs w:val="22"/>
                </w:rPr>
                <w:t>Príslušnosť uchádzačov k jednej ekonomickej skupine, ktorí podali v postupe zadávania zákazky samostatné ponuky, sa neposudzuje ako indikátor možného protisúťažného konania.</w:t>
              </w:r>
            </w:ins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Niektorí uchádzači predkladajú opätovne svoju ponuku, avšak nikdy nie sú úspešní</w:t>
            </w:r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Vo viacerých súťažiach je možné identifikovať rovnakého uchádzača, ktorý sa zúčastní postupu VO, ale nikdy nie je úspešný.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Niektorí uchádzači predkladajú ponuku, avšak nespĺňajú rozsah požiadaviek pre účely splnenia podmienok účasti/požiadaviek na predmet zákazky</w:t>
            </w:r>
          </w:p>
        </w:tc>
        <w:tc>
          <w:tcPr>
            <w:tcW w:w="4278" w:type="dxa"/>
          </w:tcPr>
          <w:p w14:paraId="6E2E7DF1" w14:textId="161E13CC" w:rsidR="009461D6" w:rsidRPr="00DF248B" w:rsidRDefault="009461D6" w:rsidP="002A26C5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postupoch VO je možné pri kontrole zistiť, že ponuku predložili uchádzači, ktorí zjavne nespĺňajú podmienky účasti alebo požiadavky na predmet zákazky (napr. nedosahujú požadovaný obrat, nedisponujú požadovanými referenciami</w:t>
            </w:r>
            <w:ins w:id="2" w:author="Milan Matovič" w:date="2020-05-13T11:05:00Z">
              <w:r w:rsidR="002A26C5" w:rsidRPr="002A26C5">
                <w:rPr>
                  <w:rFonts w:cs="Arial"/>
                  <w:bCs/>
                  <w:sz w:val="20"/>
                  <w:szCs w:val="22"/>
                </w:rPr>
                <w:t>,</w:t>
              </w:r>
              <w:r w:rsidR="002A26C5">
                <w:rPr>
                  <w:rFonts w:cs="Arial"/>
                  <w:bCs/>
                  <w:sz w:val="20"/>
                  <w:szCs w:val="22"/>
                </w:rPr>
                <w:t xml:space="preserve"> </w:t>
              </w:r>
              <w:r w:rsidR="002A26C5" w:rsidRPr="002A26C5">
                <w:rPr>
                  <w:rFonts w:cs="Arial"/>
                  <w:bCs/>
                  <w:sz w:val="20"/>
                  <w:szCs w:val="22"/>
                </w:rPr>
                <w:t>predmet zákazky nie je predmetom ich podnikateľskej činnosti</w:t>
              </w:r>
            </w:ins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Dvaja alebo viacerí uchádzači predkladajú spoločnú ponuku (ako skupina dodávateľov), avšak aspoň jeden z nich je dostatočne kvalifikovaný aby mohol podať ponuku sám</w:t>
            </w:r>
          </w:p>
        </w:tc>
        <w:tc>
          <w:tcPr>
            <w:tcW w:w="4278" w:type="dxa"/>
          </w:tcPr>
          <w:p w14:paraId="17D087ED" w14:textId="77777777" w:rsidR="009461D6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" w:author="Milan Matovič" w:date="2020-05-13T11:05:00Z"/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  <w:p w14:paraId="6E2E7DF5" w14:textId="1B0DF8FC" w:rsidR="002A26C5" w:rsidRPr="00DF248B" w:rsidRDefault="002A26C5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ins w:id="4" w:author="Milan Matovič" w:date="2020-05-13T11:05:00Z">
              <w:r w:rsidRPr="002A26C5">
                <w:rPr>
                  <w:rFonts w:cs="Arial"/>
                  <w:bCs/>
                  <w:sz w:val="20"/>
                  <w:szCs w:val="22"/>
                </w:rPr>
                <w:t>V takomto prípade je ale potrebné vyhodnotiť, či podmienky zadávania zákazky naozaj neumožňovali jednotlivým uchádzačom podať ponuky samostatne (napr. ide o uchádzača, ktorý predložil ponuky do viacerých samostatných postupov zadávania zákazky vyhlásených/realizovaných v rovnakom čase a pod.).</w:t>
              </w:r>
            </w:ins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Predloženie tieňovej („krycej“) ponuky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Zrušenie cenovej ponuky (bid suppresion)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Nízky počet ponúk/žiadostí o účasť</w:t>
            </w:r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rámci súťaže bol predložený nízky počet ponúk alebo žiadostí o účasť (1 až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schémy v stanovovaní cien</w:t>
            </w:r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ceny predložené uchádzačmi sa oproti úspešnej ponuke zvyšujú o pravidelný % prírastok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na stanovenie ceny sú pri viacerých uchádzačoch použité rovnaké kalkulácie (cenový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hodnoty všetkých predložených ponúk sú v porovnaní s predpokladanou hodnotou zákazky buď nad touto hodnotou, alebo tesne pod ňou,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výsledná suma  ponuky úspešného uchádzača je neprimerane vysoká vzhľadom na sumy, ktoré vie RO porovnať z verejne dostupných zdrojov alebo z vlastných databáz a zdrojov informácií o hodnotách podobných tovarov, prác a služieb,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 súťaži je možné pozorovať náhly pokles ponukových cien (v porovnaní s inými súťažami na obdobný predmet zákazky) pri vstupe uchádzača do súťaže, ktorý v predošlých podobných súťažiach nepredkladal ponuku,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zľavy neboli ponúknuté, aj keď ide o trh, kde sú zľavy pravidelne poskytované</w:t>
            </w:r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ceny sú použité ako signalizácie v e-aukciách alebo pri zákazkách zadávaných s využitím elektronického trhoviska</w:t>
            </w:r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miestni dodávatelia predkladajú vyššie ceny pre miestne dodávky ako pre dodávky do vzdialenejších destinácií</w:t>
            </w:r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vyhlásenia a správanie</w:t>
            </w:r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vyhlásenia naznačujúce, že určitý uchádzač pozná (nezverejnené) ceny alebo detaily ponuky iného uchádzača alebo vopred „pozná“ úspešného uchádzača</w:t>
            </w:r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vyhlásenia, že určití uchádzači nepredávajú tovary alebo neponúkajú služby v určitej oblasti alebo určitých odberateľom</w:t>
            </w:r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použitie rovnakej alebo podobnej terminológie pri vysvetľovaní ponuky alebo vysvetľovaní mimoriadne nízkej ponuky</w:t>
            </w:r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niekoľko uchádzačov adresovalo verejnému obstarávateľovi rovnaké žiadosti o vysvetlenie súťažných podkladov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Podozrivé indície v dokumentácii z verejného obstarávania</w:t>
            </w:r>
          </w:p>
        </w:tc>
        <w:tc>
          <w:tcPr>
            <w:tcW w:w="4278" w:type="dxa"/>
          </w:tcPr>
          <w:p w14:paraId="6E2E7E1B" w14:textId="07B0B2E7" w:rsidR="009461D6" w:rsidRPr="00DF248B" w:rsidRDefault="009461D6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obsahujú rovnaký rukopis, druh písma</w:t>
            </w:r>
            <w:ins w:id="5" w:author="Milan Matovič" w:date="2020-05-13T11:06:00Z">
              <w:r w:rsidR="002A26C5">
                <w:rPr>
                  <w:rFonts w:cs="Arial"/>
                  <w:bCs/>
                  <w:sz w:val="20"/>
                  <w:szCs w:val="22"/>
                </w:rPr>
                <w:t xml:space="preserve"> </w:t>
              </w:r>
              <w:r w:rsidR="002A26C5" w:rsidRPr="002A26C5">
                <w:rPr>
                  <w:rFonts w:cs="Arial"/>
                  <w:bCs/>
                  <w:sz w:val="20"/>
                  <w:szCs w:val="22"/>
                </w:rPr>
                <w:t>(má sa na mysli menej využívaný typ písma)</w:t>
              </w:r>
            </w:ins>
            <w:r w:rsidRPr="00DF248B">
              <w:rPr>
                <w:rFonts w:cs="Arial"/>
                <w:bCs/>
                <w:sz w:val="20"/>
                <w:szCs w:val="22"/>
              </w:rPr>
              <w:t xml:space="preserve">, rovnakú formu </w:t>
            </w:r>
            <w:ins w:id="6" w:author="Milan Matovič" w:date="2020-05-13T11:07:00Z">
              <w:r w:rsidR="002A26C5" w:rsidRPr="002A26C5">
                <w:rPr>
                  <w:rFonts w:cs="Arial"/>
                  <w:bCs/>
                  <w:sz w:val="20"/>
                  <w:szCs w:val="22"/>
                </w:rPr>
                <w:t>(netýka sa prípadov, ak uchádzači predkladajú rovnaké formáty dokumentov, ktoré vytvoril verejný obstarávateľ a sú súčasťou súťažných podkladov)</w:t>
              </w:r>
              <w:r w:rsidR="002A26C5">
                <w:rPr>
                  <w:rFonts w:cs="Arial"/>
                  <w:bCs/>
                  <w:sz w:val="20"/>
                  <w:szCs w:val="22"/>
                </w:rPr>
                <w:t xml:space="preserve"> </w:t>
              </w:r>
            </w:ins>
            <w:r w:rsidRPr="00DF248B">
              <w:rPr>
                <w:rFonts w:cs="Arial"/>
                <w:bCs/>
                <w:sz w:val="20"/>
                <w:szCs w:val="22"/>
              </w:rPr>
              <w:t xml:space="preserve">alebo boli použité rovnaké kancelárske potreby (napr. ponuky sú podpísané rovnakým atramentom, sú na rovnakom kancelárskom papieri),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rovnaké chyby v jednotlivých dokumentoch, napr. pravopisné chyby, tlačiarenské chyby (rovnaké nedostatky tlače), matematické chyby (identické chyby v počítaní),</w:t>
            </w:r>
          </w:p>
          <w:p w14:paraId="6E2E7E1D" w14:textId="6E8F4888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zhodné nepravidelnosti, napr. zoradenie dokumentov do ponuky s prehodenými stranami,</w:t>
            </w:r>
            <w:ins w:id="7" w:author="Milan Matovič" w:date="2020-05-13T11:08:00Z">
              <w:r w:rsidR="002A26C5">
                <w:rPr>
                  <w:rFonts w:cs="Arial"/>
                  <w:bCs/>
                  <w:sz w:val="20"/>
                  <w:szCs w:val="22"/>
                </w:rPr>
                <w:t xml:space="preserve"> identické</w:t>
              </w:r>
            </w:ins>
            <w:r w:rsidRPr="00DF248B">
              <w:rPr>
                <w:rFonts w:cs="Arial"/>
                <w:bCs/>
                <w:sz w:val="20"/>
                <w:szCs w:val="22"/>
              </w:rPr>
              <w:t xml:space="preserve"> chybné číslovanie strán,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v elektronickej forme ukazujú, že ich vytvorila alebo upravovala jedna osoba,</w:t>
            </w:r>
          </w:p>
          <w:p w14:paraId="6E2E7E1F" w14:textId="614CC33D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obálky od rôznych uchádzačov</w:t>
            </w:r>
            <w:del w:id="8" w:author="Milan Matovič" w:date="2020-05-13T11:09:00Z">
              <w:r w:rsidRPr="00DF248B" w:rsidDel="002A26C5">
                <w:rPr>
                  <w:rFonts w:cs="Arial"/>
                  <w:bCs/>
                  <w:sz w:val="20"/>
                  <w:szCs w:val="22"/>
                </w:rPr>
                <w:delText xml:space="preserve"> majú podobné poštové pečiatky,</w:delText>
              </w:r>
            </w:del>
            <w:r w:rsidRPr="00DF248B">
              <w:rPr>
                <w:rFonts w:cs="Arial"/>
                <w:bCs/>
                <w:sz w:val="20"/>
                <w:szCs w:val="22"/>
              </w:rPr>
              <w:t xml:space="preserve"> sú zasielané z jednej pošty, majú rovnaké frankovacie značky a známky, na podacích lístkoch je rovnaký rukopis, čísla kolkov v rôznych ponukách na seba nadväzujú,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14:paraId="6E2E7E21" w14:textId="58EAD359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dokumenty o cenových ponukách obsahujú veľký počet opráv</w:t>
            </w:r>
            <w:del w:id="9" w:author="Milan Matovič" w:date="2020-05-13T11:09:00Z">
              <w:r w:rsidRPr="00DF248B" w:rsidDel="002A26C5">
                <w:rPr>
                  <w:rFonts w:cs="Arial"/>
                  <w:bCs/>
                  <w:sz w:val="20"/>
                  <w:szCs w:val="22"/>
                </w:rPr>
                <w:delText xml:space="preserve"> ako gumovanie</w:delText>
              </w:r>
            </w:del>
            <w:r w:rsidRPr="00DF248B">
              <w:rPr>
                <w:rFonts w:cs="Arial"/>
                <w:bCs/>
                <w:sz w:val="20"/>
                <w:szCs w:val="22"/>
              </w:rPr>
              <w:t>, škrtanie alebo iné viditeľné zmeny,</w:t>
            </w:r>
          </w:p>
          <w:p w14:paraId="6E2E7E22" w14:textId="7E3D6D14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ponuky jedného uchádzača obsahujú jednoznačný odkaz na ponuky ostatných konkurentov, v hlavičke sa vyskytuj</w:t>
            </w:r>
            <w:ins w:id="10" w:author="Zuzana Hušeková" w:date="2020-05-28T09:57:00Z">
              <w:r w:rsidR="00F54131">
                <w:rPr>
                  <w:rFonts w:cs="Arial"/>
                  <w:bCs/>
                  <w:sz w:val="20"/>
                  <w:szCs w:val="22"/>
                </w:rPr>
                <w:t>ú</w:t>
              </w:r>
            </w:ins>
            <w:del w:id="11" w:author="Zuzana Hušeková" w:date="2020-05-28T09:57:00Z">
              <w:r w:rsidRPr="00DF248B" w:rsidDel="00F54131">
                <w:rPr>
                  <w:rFonts w:cs="Arial"/>
                  <w:bCs/>
                  <w:sz w:val="20"/>
                  <w:szCs w:val="22"/>
                </w:rPr>
                <w:delText>e</w:delText>
              </w:r>
            </w:del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del w:id="12" w:author="Milan Matovič" w:date="2020-05-13T11:09:00Z">
              <w:r w:rsidRPr="00DF248B" w:rsidDel="002A26C5">
                <w:rPr>
                  <w:rFonts w:cs="Arial"/>
                  <w:bCs/>
                  <w:sz w:val="20"/>
                  <w:szCs w:val="22"/>
                </w:rPr>
                <w:delText xml:space="preserve">faxové </w:delText>
              </w:r>
            </w:del>
            <w:ins w:id="13" w:author="Milan Matovič" w:date="2020-05-13T11:09:00Z">
              <w:r w:rsidR="002A26C5">
                <w:rPr>
                  <w:rFonts w:cs="Arial"/>
                  <w:bCs/>
                  <w:sz w:val="20"/>
                  <w:szCs w:val="22"/>
                </w:rPr>
                <w:t>kontaktné údaje</w:t>
              </w:r>
              <w:r w:rsidR="002A26C5" w:rsidRPr="00DF248B">
                <w:rPr>
                  <w:rFonts w:cs="Arial"/>
                  <w:bCs/>
                  <w:sz w:val="20"/>
                  <w:szCs w:val="22"/>
                </w:rPr>
                <w:t xml:space="preserve"> </w:t>
              </w:r>
            </w:ins>
            <w:del w:id="14" w:author="Milan Matovič" w:date="2020-05-13T11:10:00Z">
              <w:r w:rsidRPr="00DF248B" w:rsidDel="002A26C5">
                <w:rPr>
                  <w:rFonts w:cs="Arial"/>
                  <w:bCs/>
                  <w:sz w:val="20"/>
                  <w:szCs w:val="22"/>
                </w:rPr>
                <w:delText xml:space="preserve">číslo </w:delText>
              </w:r>
            </w:del>
            <w:r w:rsidRPr="00DF248B">
              <w:rPr>
                <w:rFonts w:cs="Arial"/>
                <w:bCs/>
                <w:sz w:val="20"/>
                <w:szCs w:val="22"/>
              </w:rPr>
              <w:t>iného uchádzača alebo využívajú hlavičkový papier konkurenta,</w:t>
            </w:r>
          </w:p>
          <w:p w14:paraId="4D0EDF99" w14:textId="77777777" w:rsidR="009461D6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" w:author="Milan Matovič" w:date="2020-05-13T11:10:00Z"/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>ponuky viacerých uchádzačov obsahujú podstatný počet rovnakých odhadov nákladov na jednotlivé položky.</w:t>
            </w:r>
          </w:p>
          <w:p w14:paraId="142DF398" w14:textId="77777777" w:rsidR="002A26C5" w:rsidRPr="00CE38FF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" w:author="Milan Matovič" w:date="2020-05-13T11:12:00Z"/>
                <w:rFonts w:cs="Arial"/>
                <w:bCs/>
                <w:sz w:val="20"/>
                <w:szCs w:val="22"/>
              </w:rPr>
            </w:pPr>
            <w:ins w:id="17" w:author="Milan Matovič" w:date="2020-05-13T11:12:00Z">
              <w:r w:rsidRPr="002A26C5">
                <w:rPr>
                  <w:rFonts w:cs="Arial"/>
                  <w:bCs/>
                  <w:sz w:val="20"/>
                  <w:szCs w:val="22"/>
                </w:rPr>
                <w:t>doklady preukazujúce splnenie podmienok účasti boli overené tým istým notárom alebo predložené tým istým prekladateľom (spravidla v ten istý deň), pričom ide o uchádzačov, ktorí majú rôzne sídlo alebo miesto podnikania</w:t>
              </w:r>
            </w:ins>
          </w:p>
          <w:p w14:paraId="41E6CBE3" w14:textId="77777777" w:rsidR="002A26C5" w:rsidRPr="00CE38FF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" w:author="Milan Matovič" w:date="2020-05-13T11:12:00Z"/>
                <w:rFonts w:cs="Arial"/>
                <w:bCs/>
                <w:sz w:val="20"/>
                <w:szCs w:val="22"/>
              </w:rPr>
            </w:pPr>
            <w:ins w:id="19" w:author="Milan Matovič" w:date="2020-05-13T11:12:00Z">
              <w:r w:rsidRPr="002A26C5">
                <w:rPr>
                  <w:rFonts w:cs="Arial"/>
                  <w:bCs/>
                  <w:sz w:val="20"/>
                  <w:szCs w:val="22"/>
                </w:rPr>
                <w:t xml:space="preserve">ponuky viacerých uchádzačov obsahovali v rámci podmienok účasti technickej alebo odbornej spôsobilosti údaje o vzdelaní a odbornej praxi tých istých expertov, aj napriek </w:t>
              </w:r>
              <w:r w:rsidRPr="002A26C5">
                <w:rPr>
                  <w:rFonts w:cs="Arial"/>
                  <w:bCs/>
                  <w:sz w:val="20"/>
                  <w:szCs w:val="22"/>
                </w:rPr>
                <w:lastRenderedPageBreak/>
                <w:t>skutočnosti, že trh ponúka relatívne široké portfólio expertov tohto typu</w:t>
              </w:r>
            </w:ins>
          </w:p>
          <w:p w14:paraId="6E2E7E23" w14:textId="4E2889BF" w:rsidR="002A26C5" w:rsidRPr="00DF248B" w:rsidRDefault="002A26C5" w:rsidP="002A26C5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ins w:id="20" w:author="Milan Matovič" w:date="2020-05-13T11:12:00Z">
              <w:r w:rsidRPr="00CE38FF">
                <w:rPr>
                  <w:rFonts w:cs="Arial"/>
                  <w:bCs/>
                  <w:sz w:val="20"/>
                  <w:szCs w:val="22"/>
                </w:rPr>
                <w:t>uchádzači predložili rovnaký opis predmetu zákazky, ktorý nie je voľne dostupný</w:t>
              </w:r>
            </w:ins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9E445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906DC" w14:textId="77777777" w:rsidR="00C14F0F" w:rsidRDefault="00C14F0F">
      <w:r>
        <w:separator/>
      </w:r>
    </w:p>
    <w:p w14:paraId="0668F0A1" w14:textId="77777777" w:rsidR="00C14F0F" w:rsidRDefault="00C14F0F"/>
  </w:endnote>
  <w:endnote w:type="continuationSeparator" w:id="0">
    <w:p w14:paraId="0105C612" w14:textId="77777777" w:rsidR="00C14F0F" w:rsidRDefault="00C14F0F">
      <w:r>
        <w:continuationSeparator/>
      </w:r>
    </w:p>
    <w:p w14:paraId="558C4974" w14:textId="77777777" w:rsidR="00C14F0F" w:rsidRDefault="00C14F0F"/>
  </w:endnote>
  <w:endnote w:type="continuationNotice" w:id="1">
    <w:p w14:paraId="24AF6443" w14:textId="77777777" w:rsidR="00C14F0F" w:rsidRDefault="00C14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2C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C0705" w14:textId="69987027" w:rsidR="009E4459" w:rsidRPr="009E4459" w:rsidRDefault="009E4459" w:rsidP="009E4459">
    <w:pPr>
      <w:pStyle w:val="Pta"/>
      <w:jc w:val="center"/>
      <w:rPr>
        <w:lang w:val="sk-SK"/>
      </w:rPr>
    </w:pPr>
    <w:r>
      <w:rPr>
        <w:lang w:val="sk-SK"/>
      </w:rPr>
      <w:t xml:space="preserve">Platnosť od: </w:t>
    </w:r>
    <w:del w:id="22" w:author="Miruška Hrabčáková" w:date="2020-05-28T10:27:00Z">
      <w:r w:rsidDel="009C30CA">
        <w:rPr>
          <w:lang w:val="sk-SK"/>
        </w:rPr>
        <w:delText>13</w:delText>
      </w:r>
    </w:del>
    <w:ins w:id="23" w:author="Miruška Hrabčáková" w:date="2020-05-28T10:27:00Z">
      <w:r w:rsidR="009C30CA">
        <w:rPr>
          <w:lang w:val="sk-SK"/>
        </w:rPr>
        <w:t>28</w:t>
      </w:r>
    </w:ins>
    <w:r>
      <w:rPr>
        <w:lang w:val="sk-SK"/>
      </w:rPr>
      <w:t>. 0</w:t>
    </w:r>
    <w:del w:id="24" w:author="Miruška Hrabčáková" w:date="2020-05-28T10:27:00Z">
      <w:r w:rsidDel="009C30CA">
        <w:rPr>
          <w:lang w:val="sk-SK"/>
        </w:rPr>
        <w:delText>6</w:delText>
      </w:r>
    </w:del>
    <w:ins w:id="25" w:author="Miruška Hrabčáková" w:date="2020-05-28T10:27:00Z">
      <w:r w:rsidR="009C30CA">
        <w:rPr>
          <w:lang w:val="sk-SK"/>
        </w:rPr>
        <w:t>5</w:t>
      </w:r>
    </w:ins>
    <w:r>
      <w:rPr>
        <w:lang w:val="sk-SK"/>
      </w:rPr>
      <w:t>. 20</w:t>
    </w:r>
    <w:del w:id="26" w:author="Miruška Hrabčáková" w:date="2020-05-28T10:27:00Z">
      <w:r w:rsidDel="009C30CA">
        <w:rPr>
          <w:lang w:val="sk-SK"/>
        </w:rPr>
        <w:delText>18</w:delText>
      </w:r>
    </w:del>
    <w:ins w:id="27" w:author="Miruška Hrabčáková" w:date="2020-05-28T10:27:00Z">
      <w:r w:rsidR="009C30CA">
        <w:rPr>
          <w:lang w:val="sk-SK"/>
        </w:rPr>
        <w:t>20</w:t>
      </w:r>
    </w:ins>
    <w:r>
      <w:rPr>
        <w:lang w:val="sk-SK"/>
      </w:rPr>
      <w:t xml:space="preserve">, Účinnosť od: </w:t>
    </w:r>
    <w:del w:id="28" w:author="Miruška Hrabčáková" w:date="2020-05-28T10:27:00Z">
      <w:r w:rsidDel="009C30CA">
        <w:rPr>
          <w:lang w:val="sk-SK"/>
        </w:rPr>
        <w:delText>13</w:delText>
      </w:r>
    </w:del>
    <w:ins w:id="29" w:author="Miruška Hrabčáková" w:date="2020-05-28T10:27:00Z">
      <w:r w:rsidR="009C30CA">
        <w:rPr>
          <w:lang w:val="sk-SK"/>
        </w:rPr>
        <w:t>28</w:t>
      </w:r>
    </w:ins>
    <w:r>
      <w:rPr>
        <w:lang w:val="sk-SK"/>
      </w:rPr>
      <w:t>. 0</w:t>
    </w:r>
    <w:del w:id="30" w:author="Miruška Hrabčáková" w:date="2020-05-28T10:27:00Z">
      <w:r w:rsidDel="009C30CA">
        <w:rPr>
          <w:lang w:val="sk-SK"/>
        </w:rPr>
        <w:delText>6</w:delText>
      </w:r>
    </w:del>
    <w:ins w:id="31" w:author="Miruška Hrabčáková" w:date="2020-05-28T10:27:00Z">
      <w:r w:rsidR="009C30CA">
        <w:rPr>
          <w:lang w:val="sk-SK"/>
        </w:rPr>
        <w:t>5</w:t>
      </w:r>
    </w:ins>
    <w:r>
      <w:rPr>
        <w:lang w:val="sk-SK"/>
      </w:rPr>
      <w:t>. 20</w:t>
    </w:r>
    <w:del w:id="32" w:author="Miruška Hrabčáková" w:date="2020-05-28T10:28:00Z">
      <w:r w:rsidDel="009C30CA">
        <w:rPr>
          <w:lang w:val="sk-SK"/>
        </w:rPr>
        <w:delText>18</w:delText>
      </w:r>
    </w:del>
    <w:ins w:id="33" w:author="Miruška Hrabčáková" w:date="2020-05-28T10:28:00Z">
      <w:r w:rsidR="009C30CA">
        <w:rPr>
          <w:lang w:val="sk-SK"/>
        </w:rPr>
        <w:t>20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4FFAD" w14:textId="77777777" w:rsidR="00C14F0F" w:rsidRDefault="00C14F0F">
      <w:r>
        <w:separator/>
      </w:r>
    </w:p>
    <w:p w14:paraId="5F614D4A" w14:textId="77777777" w:rsidR="00C14F0F" w:rsidRDefault="00C14F0F"/>
  </w:footnote>
  <w:footnote w:type="continuationSeparator" w:id="0">
    <w:p w14:paraId="2C68B380" w14:textId="77777777" w:rsidR="00C14F0F" w:rsidRDefault="00C14F0F">
      <w:r>
        <w:continuationSeparator/>
      </w:r>
    </w:p>
    <w:p w14:paraId="47BB0F30" w14:textId="77777777" w:rsidR="00C14F0F" w:rsidRDefault="00C14F0F"/>
  </w:footnote>
  <w:footnote w:type="continuationNotice" w:id="1">
    <w:p w14:paraId="0A62FF68" w14:textId="77777777" w:rsidR="00C14F0F" w:rsidRDefault="00C14F0F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316E3">
        <w:rPr>
          <w:sz w:val="14"/>
        </w:rPr>
        <w:t>z pohľadu možného porušenia hospodárskej súťaže podľa zákona č. 136/2001 Z.z. o ochrane hospodárskej súťaže - konkrétne  dohôd obmedzujúcich súťaž podľa §4 zákona o ochrane hospodárskej súťaže.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0F846D35" w:rsidR="006D04C5" w:rsidRPr="00624DC2" w:rsidRDefault="003534DC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110B8DA" wp14:editId="65F8A951">
          <wp:extent cx="4481195" cy="76200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307E1" w14:textId="30E23DD9" w:rsidR="00F54131" w:rsidRDefault="00F54131">
    <w:pPr>
      <w:pStyle w:val="Hlavika"/>
    </w:pPr>
    <w:ins w:id="21" w:author="Zuzana Hušeková" w:date="2020-05-28T09:59:00Z">
      <w:r>
        <w:rPr>
          <w:noProof/>
          <w:lang w:val="sk-SK" w:eastAsia="sk-SK"/>
        </w:rPr>
        <w:drawing>
          <wp:inline distT="0" distB="0" distL="0" distR="0" wp14:anchorId="726B7217" wp14:editId="1F04C868">
            <wp:extent cx="4481195" cy="7620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19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0B8934E9"/>
    <w:multiLevelType w:val="hybridMultilevel"/>
    <w:tmpl w:val="5704C3F8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3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an Matovič">
    <w15:presenceInfo w15:providerId="None" w15:userId="Milan Matovič"/>
  </w15:person>
  <w15:person w15:author="Zuzana Hušeková">
    <w15:presenceInfo w15:providerId="None" w15:userId="Zuzana Hušeková"/>
  </w15:person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B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494C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6C5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4DC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0CA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4459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4F0F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C1B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3A9F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38FF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131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C160-BDB9-4E51-9F58-4375413ED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FE0DFF-8534-4629-A785-937765F3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1106</Words>
  <Characters>7026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8116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Miruška Hrabčáková</cp:lastModifiedBy>
  <cp:revision>13</cp:revision>
  <cp:lastPrinted>2006-02-10T13:19:00Z</cp:lastPrinted>
  <dcterms:created xsi:type="dcterms:W3CDTF">2018-05-17T13:52:00Z</dcterms:created>
  <dcterms:modified xsi:type="dcterms:W3CDTF">2020-05-28T08:28:00Z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